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5A590A33" w14:textId="77777777">
        <w:tc>
          <w:tcPr>
            <w:tcW w:w="1620" w:type="dxa"/>
            <w:tcBorders>
              <w:bottom w:val="single" w:sz="4" w:space="0" w:color="auto"/>
            </w:tcBorders>
            <w:shd w:val="clear" w:color="auto" w:fill="FFFFFF"/>
            <w:vAlign w:val="center"/>
          </w:tcPr>
          <w:p w14:paraId="27673AD3" w14:textId="77777777" w:rsidR="00152993" w:rsidRDefault="00170E84" w:rsidP="00D03702">
            <w:pPr>
              <w:pStyle w:val="Header"/>
              <w:spacing w:before="120" w:after="120"/>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3E487690" w14:textId="31CD71B2" w:rsidR="00152993" w:rsidRDefault="00B60DAA" w:rsidP="00D03702">
            <w:pPr>
              <w:pStyle w:val="Header"/>
              <w:spacing w:before="120" w:after="120"/>
              <w:jc w:val="center"/>
            </w:pPr>
            <w:hyperlink r:id="rId8" w:history="1">
              <w:r w:rsidRPr="00F34323">
                <w:rPr>
                  <w:rStyle w:val="Hyperlink"/>
                </w:rPr>
                <w:t>132</w:t>
              </w:r>
            </w:hyperlink>
          </w:p>
        </w:tc>
        <w:tc>
          <w:tcPr>
            <w:tcW w:w="1440" w:type="dxa"/>
            <w:tcBorders>
              <w:bottom w:val="single" w:sz="4" w:space="0" w:color="auto"/>
            </w:tcBorders>
            <w:shd w:val="clear" w:color="auto" w:fill="FFFFFF"/>
            <w:vAlign w:val="center"/>
          </w:tcPr>
          <w:p w14:paraId="7CF937D8" w14:textId="77777777" w:rsidR="00152993" w:rsidRDefault="00170E84" w:rsidP="00D03702">
            <w:pPr>
              <w:pStyle w:val="Header"/>
              <w:spacing w:before="120" w:after="120"/>
            </w:pPr>
            <w:r>
              <w:t>P</w:t>
            </w:r>
            <w:r w:rsidR="00C158EE">
              <w:t xml:space="preserve">GRR </w:t>
            </w:r>
            <w:r w:rsidR="00152993">
              <w:t>Title</w:t>
            </w:r>
          </w:p>
        </w:tc>
        <w:tc>
          <w:tcPr>
            <w:tcW w:w="6120" w:type="dxa"/>
            <w:tcBorders>
              <w:bottom w:val="single" w:sz="4" w:space="0" w:color="auto"/>
            </w:tcBorders>
            <w:vAlign w:val="center"/>
          </w:tcPr>
          <w:p w14:paraId="7FE048E2" w14:textId="32AEDA4E" w:rsidR="00152993" w:rsidRDefault="004E0102" w:rsidP="00D03702">
            <w:pPr>
              <w:pStyle w:val="Header"/>
              <w:spacing w:before="120" w:after="120"/>
            </w:pPr>
            <w:r>
              <w:t>Update to Standard Generation Interconnection Agreement (SGIA) Requirement</w:t>
            </w:r>
          </w:p>
        </w:tc>
      </w:tr>
    </w:tbl>
    <w:p w14:paraId="24E9295C" w14:textId="77777777" w:rsidR="002771E6" w:rsidRDefault="002771E6"/>
    <w:p w14:paraId="1FE4784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4D281B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AE7FF90" w14:textId="2DC48084"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143E5C4" w14:textId="20E72B8E" w:rsidR="00152993" w:rsidRDefault="000A50CE">
            <w:pPr>
              <w:pStyle w:val="NormalArial"/>
            </w:pPr>
            <w:r>
              <w:t xml:space="preserve">October </w:t>
            </w:r>
            <w:r w:rsidR="00A92BE4">
              <w:t>31</w:t>
            </w:r>
            <w:r>
              <w:t>, 2025</w:t>
            </w:r>
          </w:p>
        </w:tc>
      </w:tr>
    </w:tbl>
    <w:p w14:paraId="0AC750CE" w14:textId="77777777" w:rsidR="002771E6" w:rsidRDefault="002771E6"/>
    <w:p w14:paraId="1B73A3F6"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6312747" w14:textId="77777777">
        <w:trPr>
          <w:trHeight w:val="440"/>
        </w:trPr>
        <w:tc>
          <w:tcPr>
            <w:tcW w:w="10440" w:type="dxa"/>
            <w:gridSpan w:val="2"/>
            <w:tcBorders>
              <w:top w:val="single" w:sz="4" w:space="0" w:color="auto"/>
            </w:tcBorders>
            <w:shd w:val="clear" w:color="auto" w:fill="FFFFFF"/>
            <w:vAlign w:val="center"/>
          </w:tcPr>
          <w:p w14:paraId="3E65E5E4" w14:textId="77777777" w:rsidR="00152993" w:rsidRDefault="00152993">
            <w:pPr>
              <w:pStyle w:val="Header"/>
              <w:jc w:val="center"/>
            </w:pPr>
            <w:r>
              <w:t>Submitter’s Information</w:t>
            </w:r>
          </w:p>
        </w:tc>
      </w:tr>
      <w:tr w:rsidR="00152993" w14:paraId="0DC5B903" w14:textId="77777777">
        <w:trPr>
          <w:trHeight w:val="350"/>
        </w:trPr>
        <w:tc>
          <w:tcPr>
            <w:tcW w:w="2880" w:type="dxa"/>
            <w:shd w:val="clear" w:color="auto" w:fill="FFFFFF"/>
            <w:vAlign w:val="center"/>
          </w:tcPr>
          <w:p w14:paraId="06BCCBA1" w14:textId="77777777" w:rsidR="00152993" w:rsidRPr="00EC55B3" w:rsidRDefault="00152993" w:rsidP="00EC55B3">
            <w:pPr>
              <w:pStyle w:val="Header"/>
            </w:pPr>
            <w:r w:rsidRPr="00EC55B3">
              <w:t>Name</w:t>
            </w:r>
          </w:p>
        </w:tc>
        <w:tc>
          <w:tcPr>
            <w:tcW w:w="7560" w:type="dxa"/>
            <w:vAlign w:val="center"/>
          </w:tcPr>
          <w:p w14:paraId="13DC8422" w14:textId="2E769076" w:rsidR="00152993" w:rsidRDefault="00BB4495">
            <w:pPr>
              <w:pStyle w:val="NormalArial"/>
            </w:pPr>
            <w:r>
              <w:t xml:space="preserve">Kat </w:t>
            </w:r>
            <w:r w:rsidR="0008777A">
              <w:t>Patrick</w:t>
            </w:r>
          </w:p>
        </w:tc>
      </w:tr>
      <w:tr w:rsidR="00152993" w14:paraId="78831870" w14:textId="77777777">
        <w:trPr>
          <w:trHeight w:val="350"/>
        </w:trPr>
        <w:tc>
          <w:tcPr>
            <w:tcW w:w="2880" w:type="dxa"/>
            <w:shd w:val="clear" w:color="auto" w:fill="FFFFFF"/>
            <w:vAlign w:val="center"/>
          </w:tcPr>
          <w:p w14:paraId="75576574" w14:textId="77777777" w:rsidR="00152993" w:rsidRPr="00EC55B3" w:rsidRDefault="00152993" w:rsidP="00EC55B3">
            <w:pPr>
              <w:pStyle w:val="Header"/>
            </w:pPr>
            <w:r w:rsidRPr="00EC55B3">
              <w:t>E-mail Address</w:t>
            </w:r>
          </w:p>
        </w:tc>
        <w:tc>
          <w:tcPr>
            <w:tcW w:w="7560" w:type="dxa"/>
            <w:vAlign w:val="center"/>
          </w:tcPr>
          <w:p w14:paraId="34DC0A47" w14:textId="4C498371" w:rsidR="004561E6" w:rsidRDefault="004561E6">
            <w:pPr>
              <w:pStyle w:val="NormalArial"/>
            </w:pPr>
            <w:hyperlink r:id="rId9" w:history="1">
              <w:r w:rsidRPr="009C4992">
                <w:rPr>
                  <w:rStyle w:val="Hyperlink"/>
                </w:rPr>
                <w:t>Kat.Patrick@patternenergy.com</w:t>
              </w:r>
            </w:hyperlink>
            <w:r>
              <w:t xml:space="preserve"> </w:t>
            </w:r>
          </w:p>
        </w:tc>
      </w:tr>
      <w:tr w:rsidR="00152993" w14:paraId="0F61160B" w14:textId="77777777">
        <w:trPr>
          <w:trHeight w:val="350"/>
        </w:trPr>
        <w:tc>
          <w:tcPr>
            <w:tcW w:w="2880" w:type="dxa"/>
            <w:shd w:val="clear" w:color="auto" w:fill="FFFFFF"/>
            <w:vAlign w:val="center"/>
          </w:tcPr>
          <w:p w14:paraId="584D67F0" w14:textId="77777777" w:rsidR="00152993" w:rsidRPr="00EC55B3" w:rsidRDefault="00152993" w:rsidP="00EC55B3">
            <w:pPr>
              <w:pStyle w:val="Header"/>
            </w:pPr>
            <w:r w:rsidRPr="00EC55B3">
              <w:t>Company</w:t>
            </w:r>
          </w:p>
        </w:tc>
        <w:tc>
          <w:tcPr>
            <w:tcW w:w="7560" w:type="dxa"/>
            <w:vAlign w:val="center"/>
          </w:tcPr>
          <w:p w14:paraId="2C9947B8" w14:textId="0284E573" w:rsidR="00152993" w:rsidRDefault="00002DBE">
            <w:pPr>
              <w:pStyle w:val="NormalArial"/>
            </w:pPr>
            <w:r>
              <w:t>Pattern Energy</w:t>
            </w:r>
          </w:p>
        </w:tc>
      </w:tr>
      <w:tr w:rsidR="00152993" w14:paraId="66F85EF9" w14:textId="77777777">
        <w:trPr>
          <w:trHeight w:val="350"/>
        </w:trPr>
        <w:tc>
          <w:tcPr>
            <w:tcW w:w="2880" w:type="dxa"/>
            <w:tcBorders>
              <w:bottom w:val="single" w:sz="4" w:space="0" w:color="auto"/>
            </w:tcBorders>
            <w:shd w:val="clear" w:color="auto" w:fill="FFFFFF"/>
            <w:vAlign w:val="center"/>
          </w:tcPr>
          <w:p w14:paraId="1A976051"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C56BF5E" w14:textId="77777777" w:rsidR="00152993" w:rsidRDefault="00152993">
            <w:pPr>
              <w:pStyle w:val="NormalArial"/>
            </w:pPr>
          </w:p>
        </w:tc>
      </w:tr>
      <w:tr w:rsidR="00152993" w14:paraId="2C15A2FC" w14:textId="77777777">
        <w:trPr>
          <w:trHeight w:val="350"/>
        </w:trPr>
        <w:tc>
          <w:tcPr>
            <w:tcW w:w="2880" w:type="dxa"/>
            <w:shd w:val="clear" w:color="auto" w:fill="FFFFFF"/>
            <w:vAlign w:val="center"/>
          </w:tcPr>
          <w:p w14:paraId="616070E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BD7AD06" w14:textId="66ED4AAE" w:rsidR="00152993" w:rsidRDefault="00F34323">
            <w:pPr>
              <w:pStyle w:val="NormalArial"/>
            </w:pPr>
            <w:r>
              <w:t>973-</w:t>
            </w:r>
            <w:r w:rsidR="003B1756">
              <w:t>906-4275</w:t>
            </w:r>
          </w:p>
        </w:tc>
      </w:tr>
      <w:tr w:rsidR="00075A94" w14:paraId="23E9CBAB" w14:textId="77777777">
        <w:trPr>
          <w:trHeight w:val="350"/>
        </w:trPr>
        <w:tc>
          <w:tcPr>
            <w:tcW w:w="2880" w:type="dxa"/>
            <w:tcBorders>
              <w:bottom w:val="single" w:sz="4" w:space="0" w:color="auto"/>
            </w:tcBorders>
            <w:shd w:val="clear" w:color="auto" w:fill="FFFFFF"/>
            <w:vAlign w:val="center"/>
          </w:tcPr>
          <w:p w14:paraId="551A7549"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73126641" w14:textId="524CBBF0" w:rsidR="00075A94" w:rsidRDefault="003B1756">
            <w:pPr>
              <w:pStyle w:val="NormalArial"/>
            </w:pPr>
            <w:r>
              <w:t>In</w:t>
            </w:r>
            <w:r w:rsidR="00305E5E">
              <w:t>dependent Generator</w:t>
            </w:r>
          </w:p>
        </w:tc>
      </w:tr>
    </w:tbl>
    <w:p w14:paraId="5B3722EE" w14:textId="77777777" w:rsidR="00152993" w:rsidRPr="004561E6" w:rsidDel="004561E6" w:rsidRDefault="00152993" w:rsidP="004561E6">
      <w:pPr>
        <w:pStyle w:val="NormalArial"/>
        <w:rPr>
          <w:del w:id="0" w:author="Elizabeth Morales" w:date="2025-10-28T16:11:00Z" w16du:dateUtc="2025-10-28T21:11:00Z"/>
          <w:sz w:val="2"/>
          <w:szCs w:val="2"/>
        </w:rPr>
      </w:pPr>
    </w:p>
    <w:p w14:paraId="6D43ED0F" w14:textId="77777777" w:rsidR="00075A94" w:rsidRDefault="00075A94" w:rsidP="004561E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73DF6CDD" w14:textId="77777777" w:rsidTr="00F038EC">
        <w:trPr>
          <w:trHeight w:val="422"/>
          <w:jc w:val="center"/>
        </w:trPr>
        <w:tc>
          <w:tcPr>
            <w:tcW w:w="10440" w:type="dxa"/>
            <w:vAlign w:val="center"/>
          </w:tcPr>
          <w:p w14:paraId="61EA482A" w14:textId="77777777" w:rsidR="00075A94" w:rsidRPr="00075A94" w:rsidRDefault="00075A94" w:rsidP="00F038EC">
            <w:pPr>
              <w:pStyle w:val="Header"/>
              <w:jc w:val="center"/>
            </w:pPr>
            <w:r w:rsidRPr="00075A94">
              <w:t>Comments</w:t>
            </w:r>
          </w:p>
        </w:tc>
      </w:tr>
    </w:tbl>
    <w:p w14:paraId="79A947D1" w14:textId="22AE71C4" w:rsidR="00A83DF8" w:rsidRDefault="001912AC" w:rsidP="00372C3D">
      <w:pPr>
        <w:pStyle w:val="NormalArial"/>
        <w:spacing w:before="120" w:after="120"/>
      </w:pPr>
      <w:r>
        <w:t xml:space="preserve">Pattern Energy appreciates the opportunity to provide the following comments on Planning Guide Revision Request (PGRR) </w:t>
      </w:r>
      <w:r w:rsidR="00A83DF8">
        <w:t>132</w:t>
      </w:r>
      <w:r w:rsidR="00C13273">
        <w:t>:</w:t>
      </w:r>
      <w:r w:rsidR="00A83DF8">
        <w:t xml:space="preserve">   </w:t>
      </w:r>
    </w:p>
    <w:p w14:paraId="3BCADACE" w14:textId="6D38DAE2" w:rsidR="00002DBE" w:rsidRPr="00372C3D" w:rsidRDefault="00791621" w:rsidP="00372C3D">
      <w:pPr>
        <w:pStyle w:val="NormalArial"/>
        <w:spacing w:before="120" w:after="120"/>
        <w:ind w:left="720" w:hanging="720"/>
        <w:rPr>
          <w:b/>
          <w:bCs/>
        </w:rPr>
      </w:pPr>
      <w:r w:rsidRPr="00791621">
        <w:rPr>
          <w:b/>
          <w:bCs/>
        </w:rPr>
        <w:t>1)</w:t>
      </w:r>
      <w:r>
        <w:rPr>
          <w:b/>
          <w:bCs/>
        </w:rPr>
        <w:t xml:space="preserve"> </w:t>
      </w:r>
      <w:r>
        <w:rPr>
          <w:b/>
          <w:bCs/>
        </w:rPr>
        <w:tab/>
      </w:r>
      <w:r w:rsidR="00002DBE" w:rsidRPr="005D488F">
        <w:rPr>
          <w:b/>
          <w:bCs/>
        </w:rPr>
        <w:t>ROS should reject ERCOT’s request for Urgent status and process PGRR</w:t>
      </w:r>
      <w:r w:rsidR="00D03702">
        <w:rPr>
          <w:b/>
          <w:bCs/>
        </w:rPr>
        <w:t>132</w:t>
      </w:r>
      <w:r w:rsidR="00002DBE" w:rsidRPr="005D488F">
        <w:rPr>
          <w:b/>
          <w:bCs/>
        </w:rPr>
        <w:t xml:space="preserve"> on a normal timeline so it can be properly vetted for unintended consequences.</w:t>
      </w:r>
    </w:p>
    <w:p w14:paraId="4FAA21E3" w14:textId="0324636A" w:rsidR="005D488F" w:rsidRDefault="00D03702" w:rsidP="00372C3D">
      <w:pPr>
        <w:pStyle w:val="NormalArial"/>
        <w:spacing w:before="120" w:after="120"/>
        <w:ind w:left="720"/>
      </w:pPr>
      <w:r>
        <w:t xml:space="preserve">Paragraph (1) of </w:t>
      </w:r>
      <w:r w:rsidR="005D488F">
        <w:t>Sec</w:t>
      </w:r>
      <w:r>
        <w:t>tion</w:t>
      </w:r>
      <w:r w:rsidR="005D488F">
        <w:t xml:space="preserve"> 1.2.4</w:t>
      </w:r>
      <w:r>
        <w:t xml:space="preserve">, </w:t>
      </w:r>
      <w:r w:rsidR="006A4B81">
        <w:t>Urgent Requests</w:t>
      </w:r>
      <w:r>
        <w:t>,</w:t>
      </w:r>
      <w:r w:rsidR="005D488F">
        <w:t xml:space="preserve"> clearly states, “The party submitting a PGRR may request that the PGRR be considered on an urgent timeline (“Urgent”) </w:t>
      </w:r>
      <w:r w:rsidR="005D488F" w:rsidRPr="005D488F">
        <w:rPr>
          <w:b/>
          <w:bCs/>
        </w:rPr>
        <w:t>only</w:t>
      </w:r>
      <w:r w:rsidR="005D488F">
        <w:t xml:space="preserve"> when the submitter can reasonably show that an existing Planning Guide provision </w:t>
      </w:r>
      <w:r w:rsidR="005D488F" w:rsidRPr="005D488F">
        <w:rPr>
          <w:b/>
          <w:bCs/>
        </w:rPr>
        <w:t>is impairing or could imminently impair ERCOT System reliability</w:t>
      </w:r>
      <w:r w:rsidR="005D488F">
        <w:t xml:space="preserve"> or wholesale or retail market operations, or is causing or could imminently cause a discrepancy between a Settlement formula and a provision of the ERCOT Protocols.” (emphasis added)</w:t>
      </w:r>
    </w:p>
    <w:p w14:paraId="1ED3C8C9" w14:textId="6B5A0BE5" w:rsidR="00791621" w:rsidRDefault="003D4D3C" w:rsidP="00372C3D">
      <w:pPr>
        <w:pStyle w:val="NormalArial"/>
        <w:spacing w:before="120" w:after="120"/>
        <w:ind w:left="720"/>
      </w:pPr>
      <w:r>
        <w:t xml:space="preserve">In this instance, </w:t>
      </w:r>
      <w:r w:rsidR="005D488F">
        <w:t>ERCOT has clearly failed to make such a showing.  The cited concern relates to market rules not yet effective or enforceable for a class of resources for which extensions on compliance or even total exemption from compliance are currently pending.  There is nothing “imminent” about any “impairment” to ERCOT system reliability based upon the claimed gap in PGRR132 intends to address</w:t>
      </w:r>
      <w:r w:rsidR="00002DBE">
        <w:t>.</w:t>
      </w:r>
    </w:p>
    <w:p w14:paraId="5B3E73BC" w14:textId="78873C16" w:rsidR="00002DBE" w:rsidRPr="005D488F" w:rsidRDefault="00791621" w:rsidP="00372C3D">
      <w:pPr>
        <w:pStyle w:val="NormalArial"/>
        <w:spacing w:before="120" w:after="120"/>
        <w:ind w:left="720" w:hanging="720"/>
        <w:rPr>
          <w:b/>
          <w:bCs/>
        </w:rPr>
      </w:pPr>
      <w:r>
        <w:rPr>
          <w:b/>
          <w:bCs/>
        </w:rPr>
        <w:t xml:space="preserve">2) </w:t>
      </w:r>
      <w:r>
        <w:rPr>
          <w:b/>
          <w:bCs/>
        </w:rPr>
        <w:tab/>
        <w:t>P</w:t>
      </w:r>
      <w:r w:rsidR="00002DBE" w:rsidRPr="005D488F">
        <w:rPr>
          <w:b/>
          <w:bCs/>
        </w:rPr>
        <w:t>GRR132 is overly broad, requiring new interconnection agreements for existing units where such a requirement is burdensome and superfluous.</w:t>
      </w:r>
    </w:p>
    <w:p w14:paraId="05EAD54F" w14:textId="77777777" w:rsidR="00002DBE" w:rsidRDefault="00002DBE" w:rsidP="00372C3D">
      <w:pPr>
        <w:pStyle w:val="NormalArial"/>
        <w:spacing w:before="120" w:after="120"/>
      </w:pPr>
    </w:p>
    <w:p w14:paraId="04BA8A71" w14:textId="6B9232C3" w:rsidR="00002DBE" w:rsidRDefault="006647C3" w:rsidP="00372C3D">
      <w:pPr>
        <w:pStyle w:val="NormalArial"/>
        <w:spacing w:before="120" w:after="120"/>
        <w:ind w:left="720"/>
      </w:pPr>
      <w:r>
        <w:lastRenderedPageBreak/>
        <w:t xml:space="preserve">ERCOT’s proposed amendment to apply </w:t>
      </w:r>
      <w:r w:rsidR="001967ED">
        <w:t xml:space="preserve">paragraph (1) of </w:t>
      </w:r>
      <w:r>
        <w:t>Sec</w:t>
      </w:r>
      <w:r w:rsidR="001967ED">
        <w:t>tion</w:t>
      </w:r>
      <w:r>
        <w:t xml:space="preserve"> 5.2.8.1</w:t>
      </w:r>
      <w:r w:rsidR="001967ED">
        <w:t>,</w:t>
      </w:r>
      <w:r>
        <w:t xml:space="preserve"> </w:t>
      </w:r>
      <w:r w:rsidR="006A4B81">
        <w:t>Standard Generation Interconnection Agreement for Transmission-Connected Generators</w:t>
      </w:r>
      <w:r w:rsidR="001967ED">
        <w:t xml:space="preserve">, </w:t>
      </w:r>
      <w:r>
        <w:t>to all Generation Resources and Energy Storage Resources</w:t>
      </w:r>
      <w:r w:rsidR="001967ED">
        <w:t xml:space="preserve"> (ESRs)</w:t>
      </w:r>
      <w:r>
        <w:t xml:space="preserve"> to which Sec</w:t>
      </w:r>
      <w:r w:rsidR="001967ED">
        <w:t>tion</w:t>
      </w:r>
      <w:r>
        <w:t xml:space="preserve"> 5.2.1</w:t>
      </w:r>
      <w:r w:rsidR="001967ED">
        <w:t>,</w:t>
      </w:r>
      <w:r w:rsidR="009E602F">
        <w:t xml:space="preserve"> Applicability,</w:t>
      </w:r>
      <w:r>
        <w:t xml:space="preserve"> applies is overly broad.  Specifically, requiring a new Standard Generation Interconnection Agreement </w:t>
      </w:r>
      <w:r w:rsidR="00AA3665">
        <w:t xml:space="preserve">(SGIA) </w:t>
      </w:r>
      <w:r>
        <w:t>for Resources utilizing the “PGRR109</w:t>
      </w:r>
      <w:r w:rsidR="00914F9C">
        <w:t xml:space="preserve">, </w:t>
      </w:r>
      <w:r w:rsidR="009E602F" w:rsidRPr="00564EA0">
        <w:t>Dynamic Model Review Process Improvement for Inverter-Based Resource (IBR) Modification</w:t>
      </w:r>
      <w:r w:rsidR="00914F9C">
        <w:t>,</w:t>
      </w:r>
      <w:r>
        <w:t xml:space="preserve"> Process” for updating models and settings as specified in</w:t>
      </w:r>
      <w:r w:rsidR="001967ED">
        <w:t xml:space="preserve"> paragraph (1)(c)(iii) of Section</w:t>
      </w:r>
      <w:r>
        <w:t xml:space="preserve"> 5.2.1</w:t>
      </w:r>
      <w:r w:rsidR="001967ED">
        <w:t xml:space="preserve"> </w:t>
      </w:r>
      <w:r>
        <w:t>is unnecessary and burdensome to Resource owners, Transmission Service Providers</w:t>
      </w:r>
      <w:r w:rsidR="006A4B81">
        <w:t xml:space="preserve"> (TSP)</w:t>
      </w:r>
      <w:r>
        <w:t>, and ERCOT staff</w:t>
      </w:r>
      <w:r w:rsidR="00002DBE">
        <w:t>.</w:t>
      </w:r>
      <w:r>
        <w:t xml:space="preserve">  Moreover, it thoroughly violates the letter and the spirit of the agreed-upon approach to the Resource update process created by PGRR109.  Indeed, because the PGRR109 Process is required for every Resource making the changes necessary to comply with </w:t>
      </w:r>
      <w:r w:rsidR="00914F9C">
        <w:t>Nodal Operating Guide Revision Request (</w:t>
      </w:r>
      <w:r>
        <w:t>NOGRR</w:t>
      </w:r>
      <w:r w:rsidR="00914F9C">
        <w:t xml:space="preserve">) </w:t>
      </w:r>
      <w:r>
        <w:t>245</w:t>
      </w:r>
      <w:r w:rsidR="00914F9C">
        <w:t xml:space="preserve">, </w:t>
      </w:r>
      <w:r w:rsidR="009E602F" w:rsidRPr="009E602F">
        <w:t>Inverter-Based Resource (IBR) Ride-Through Requirements</w:t>
      </w:r>
      <w:r w:rsidR="00914F9C">
        <w:t>,</w:t>
      </w:r>
      <w:r>
        <w:t xml:space="preserve"> (whether adding new equipment or simply maximizing existing equipment), ERCOT’s proposed language in PGRR</w:t>
      </w:r>
      <w:r w:rsidR="00914F9C">
        <w:t>132</w:t>
      </w:r>
      <w:r>
        <w:t xml:space="preserve"> would render the underlying SGIA date-based </w:t>
      </w:r>
      <w:r w:rsidR="000466A0">
        <w:t>demarcations of N</w:t>
      </w:r>
      <w:r w:rsidR="006A4B81">
        <w:t>O</w:t>
      </w:r>
      <w:r w:rsidR="000466A0">
        <w:t xml:space="preserve">GRR245 moot: as soon as a Resource owner utilizes the PGRR109 process to maximize, a new SGIA would be required </w:t>
      </w:r>
      <w:r w:rsidR="00F03908">
        <w:t xml:space="preserve">to be executed </w:t>
      </w:r>
      <w:r w:rsidR="000466A0">
        <w:t xml:space="preserve">which would, in turn, require instant full compliance, not simply maximization.  At a minimum, ERCOT must exclude applicability of </w:t>
      </w:r>
      <w:r w:rsidR="00C93918">
        <w:t xml:space="preserve">paragraph (1) of </w:t>
      </w:r>
      <w:r w:rsidR="000466A0">
        <w:t>Sec</w:t>
      </w:r>
      <w:r w:rsidR="00C93918">
        <w:t>tion</w:t>
      </w:r>
      <w:r w:rsidR="000466A0">
        <w:t xml:space="preserve"> </w:t>
      </w:r>
      <w:r w:rsidR="000466A0" w:rsidRPr="00617617">
        <w:t>5.2.</w:t>
      </w:r>
      <w:r w:rsidR="00E54510">
        <w:t>8</w:t>
      </w:r>
      <w:r w:rsidR="000466A0" w:rsidRPr="00617617">
        <w:t>.1</w:t>
      </w:r>
      <w:r w:rsidR="00020C8E">
        <w:t xml:space="preserve"> to</w:t>
      </w:r>
      <w:r w:rsidR="000466A0">
        <w:t xml:space="preserve"> entities to which </w:t>
      </w:r>
      <w:r w:rsidR="00C93918">
        <w:t xml:space="preserve">paragraph (1)(c)(iii) of </w:t>
      </w:r>
      <w:r w:rsidR="000466A0">
        <w:t>Sec</w:t>
      </w:r>
      <w:r w:rsidR="00C93918">
        <w:t>tion</w:t>
      </w:r>
      <w:r w:rsidR="000466A0">
        <w:t xml:space="preserve"> 5.2.1applies. </w:t>
      </w:r>
    </w:p>
    <w:p w14:paraId="3DEA907E" w14:textId="62B256C1" w:rsidR="00002DBE" w:rsidRPr="00372C3D" w:rsidRDefault="00791621" w:rsidP="00372C3D">
      <w:pPr>
        <w:pStyle w:val="NormalArial"/>
        <w:spacing w:before="120" w:after="120"/>
        <w:ind w:left="720" w:hanging="720"/>
        <w:rPr>
          <w:b/>
          <w:bCs/>
        </w:rPr>
      </w:pPr>
      <w:r>
        <w:rPr>
          <w:b/>
          <w:bCs/>
        </w:rPr>
        <w:t xml:space="preserve">3) </w:t>
      </w:r>
      <w:r>
        <w:rPr>
          <w:b/>
          <w:bCs/>
        </w:rPr>
        <w:tab/>
      </w:r>
      <w:r w:rsidR="00002DBE" w:rsidRPr="005D488F">
        <w:rPr>
          <w:b/>
          <w:bCs/>
        </w:rPr>
        <w:t>PGRR132 would significantly impact existing generators in unintended ways completely separate from provisions of the ERCOT universe of binding documents.</w:t>
      </w:r>
    </w:p>
    <w:p w14:paraId="0B9B79CC" w14:textId="56941236" w:rsidR="00312EF6" w:rsidRDefault="000466A0" w:rsidP="00372C3D">
      <w:pPr>
        <w:pStyle w:val="NormalArial"/>
        <w:spacing w:before="120" w:after="120"/>
        <w:ind w:left="720"/>
      </w:pPr>
      <w:r>
        <w:t>There are a number of performance requirements and compliance obligations in the ERCOT market rules which only apply to certain Resources based upon the execution date of their SGIAs and stakeholders should carefully vet ERCOT’s proposed amendment to Sec</w:t>
      </w:r>
      <w:r w:rsidR="00C93918">
        <w:t>tion</w:t>
      </w:r>
      <w:r>
        <w:t xml:space="preserve"> 5.2.8.1against each of them to ascertain whether unintended consequences may result.  Additionally, there are provisions in Texas statute and </w:t>
      </w:r>
      <w:r w:rsidR="00DA68A0">
        <w:t>Public Utility Commission of Texas (</w:t>
      </w:r>
      <w:r w:rsidR="00282602">
        <w:t>PUCT</w:t>
      </w:r>
      <w:r w:rsidR="00DA68A0">
        <w:t xml:space="preserve">) </w:t>
      </w:r>
      <w:r w:rsidR="00BA45E9">
        <w:t>S</w:t>
      </w:r>
      <w:r>
        <w:t xml:space="preserve">ubstantive </w:t>
      </w:r>
      <w:r w:rsidR="00BA45E9">
        <w:t>R</w:t>
      </w:r>
      <w:r>
        <w:t>ule</w:t>
      </w:r>
      <w:r w:rsidR="00BA45E9">
        <w:t>s</w:t>
      </w:r>
      <w:r>
        <w:t xml:space="preserve"> which similarly apply to apply to certain Resources based upon the execution date of their SGIAs and stakeholders should also vet ERCOT’s proposed amendment to Sec</w:t>
      </w:r>
      <w:r w:rsidR="00C93918">
        <w:t>tion</w:t>
      </w:r>
      <w:r>
        <w:t xml:space="preserve"> 5.2.8.1 against each of them.  For example, the </w:t>
      </w:r>
      <w:r w:rsidR="006B6448">
        <w:t xml:space="preserve">Commission </w:t>
      </w:r>
      <w:r>
        <w:t xml:space="preserve">is currently </w:t>
      </w:r>
      <w:r w:rsidR="000E22A0">
        <w:t>considering a rule to create a “firming requirement” for certain resources which will only be applicable based upon certain criteria which include the execution date of the Resource’s SGIA (a criterion established in statute by the Texas Legislature).</w:t>
      </w:r>
      <w:r w:rsidR="000E22A0">
        <w:rPr>
          <w:rStyle w:val="FootnoteReference"/>
        </w:rPr>
        <w:footnoteReference w:id="1"/>
      </w:r>
      <w:r w:rsidR="000E22A0">
        <w:t xml:space="preserve">  It is not hard to imagine a scenario in which an </w:t>
      </w:r>
      <w:r w:rsidR="00C93918">
        <w:t>IBR</w:t>
      </w:r>
      <w:r w:rsidR="000E22A0">
        <w:t xml:space="preserve"> granted an extension to comply with NOGRR245 finds itself inadvertently captured by the provisions of PGRR132 when it utilizes the PGRR109 process to comply with NOGRR</w:t>
      </w:r>
      <w:r w:rsidR="00972552">
        <w:t>2</w:t>
      </w:r>
      <w:r w:rsidR="000E22A0">
        <w:t xml:space="preserve">45 and is suddenly captured by the firming requirement </w:t>
      </w:r>
      <w:r w:rsidR="000E22A0">
        <w:lastRenderedPageBreak/>
        <w:t>even though the Texas Legislature specifically carved such a unit out of the requirement by the plain language of the statute.</w:t>
      </w:r>
    </w:p>
    <w:p w14:paraId="1E3B8DDA" w14:textId="70721236" w:rsidR="00574DF8" w:rsidRDefault="001D142D" w:rsidP="00372C3D">
      <w:pPr>
        <w:pStyle w:val="NormalArial"/>
        <w:spacing w:before="120" w:after="120"/>
        <w:ind w:left="720"/>
      </w:pPr>
      <w:r>
        <w:t xml:space="preserve">Similarly, PGRR132 could impact the application of </w:t>
      </w:r>
      <w:r w:rsidR="00ED32DA">
        <w:t>PUC</w:t>
      </w:r>
      <w:r w:rsidR="007406D5">
        <w:t>T</w:t>
      </w:r>
      <w:r w:rsidR="00ED32DA">
        <w:t xml:space="preserve"> Substantive Rule </w:t>
      </w:r>
      <w:r w:rsidR="00C9613C">
        <w:t>25.195</w:t>
      </w:r>
      <w:r w:rsidR="00C64D90">
        <w:t xml:space="preserve">(f), Cost responsibilities to interconnect transmission-level </w:t>
      </w:r>
      <w:r w:rsidR="00574DF8">
        <w:t xml:space="preserve">generators at transmission voltage.  </w:t>
      </w:r>
      <w:r w:rsidR="00020CE3">
        <w:t>Subsection (</w:t>
      </w:r>
      <w:r w:rsidR="00F831F1">
        <w:t>f)(2) of this Rule provides, “I</w:t>
      </w:r>
      <w:r w:rsidR="00BE43BF">
        <w:t xml:space="preserve">f the SGIA </w:t>
      </w:r>
      <w:r w:rsidR="008673C7">
        <w:t xml:space="preserve">between the </w:t>
      </w:r>
      <w:r w:rsidR="00574DF8">
        <w:t>transmission</w:t>
      </w:r>
      <w:r w:rsidR="008673C7">
        <w:t>-</w:t>
      </w:r>
      <w:r w:rsidR="00574DF8">
        <w:t xml:space="preserve">level generator </w:t>
      </w:r>
      <w:r w:rsidR="008673C7">
        <w:t xml:space="preserve">and the </w:t>
      </w:r>
      <w:r w:rsidR="004F1F61">
        <w:t>TSP</w:t>
      </w:r>
      <w:r w:rsidR="008673C7">
        <w:t xml:space="preserve"> is executed on or before December 31, 2025, then the TSP is responsible for the cost of </w:t>
      </w:r>
      <w:r w:rsidR="00C543AB">
        <w:t>installing any new transmission facilities</w:t>
      </w:r>
      <w:r w:rsidR="00B5192A">
        <w:t>.</w:t>
      </w:r>
      <w:r w:rsidR="00557711">
        <w:t xml:space="preserve">”  However, </w:t>
      </w:r>
      <w:r w:rsidR="00226855">
        <w:t>pursuant to subsection (f)(3), “I</w:t>
      </w:r>
      <w:r w:rsidR="00557711">
        <w:t>f</w:t>
      </w:r>
      <w:r w:rsidR="00B5192A">
        <w:t xml:space="preserve"> the </w:t>
      </w:r>
      <w:r w:rsidR="00A41C78">
        <w:t xml:space="preserve">SGIA between the transmission-level generator </w:t>
      </w:r>
      <w:r w:rsidR="000E6148">
        <w:t xml:space="preserve">and the TSP </w:t>
      </w:r>
      <w:r w:rsidR="00A41C78">
        <w:t xml:space="preserve">is executed after December 31, 2025, </w:t>
      </w:r>
      <w:r w:rsidR="00FF129A">
        <w:t xml:space="preserve">then the interconnecting transmission-level generator is responsible for all costs </w:t>
      </w:r>
      <w:r w:rsidR="000E6148">
        <w:t>of</w:t>
      </w:r>
      <w:r w:rsidR="00FF129A">
        <w:t xml:space="preserve"> installing interconnection facilities that are incurred by the </w:t>
      </w:r>
      <w:r w:rsidR="00E80132">
        <w:t>TSP that exceed the allowance</w:t>
      </w:r>
      <w:r w:rsidR="0015079D">
        <w:t xml:space="preserve"> established in accordance with this paragraph.”  </w:t>
      </w:r>
      <w:r w:rsidR="00050A2E">
        <w:t xml:space="preserve">As a result of these provisions, the </w:t>
      </w:r>
      <w:r w:rsidR="00A6359E">
        <w:t xml:space="preserve">broad </w:t>
      </w:r>
      <w:r w:rsidR="00050A2E">
        <w:t xml:space="preserve">requirement to execute a new SGIA as proposed by </w:t>
      </w:r>
      <w:r w:rsidR="001D7121">
        <w:t xml:space="preserve">PGRR132 could </w:t>
      </w:r>
      <w:r w:rsidR="00C55E0C">
        <w:t>impose additional costs on a generator</w:t>
      </w:r>
      <w:r w:rsidR="00FC49CA">
        <w:t xml:space="preserve"> unrelated to the stated purpose of PGRR132</w:t>
      </w:r>
      <w:r w:rsidR="003F7B13">
        <w:t xml:space="preserve"> and contrary to</w:t>
      </w:r>
      <w:r w:rsidR="00A470CB">
        <w:t xml:space="preserve"> </w:t>
      </w:r>
      <w:r w:rsidR="00CD670D">
        <w:t>the Legislature’s determination of wh</w:t>
      </w:r>
      <w:r w:rsidR="005426C1">
        <w:t xml:space="preserve">ich generators </w:t>
      </w:r>
      <w:r w:rsidR="000A4C87">
        <w:t>will b</w:t>
      </w:r>
      <w:r w:rsidR="005426C1">
        <w:t xml:space="preserve">e impacted by implementation of </w:t>
      </w:r>
      <w:r w:rsidR="00CD670D">
        <w:t xml:space="preserve">the </w:t>
      </w:r>
      <w:r w:rsidR="00903ABA">
        <w:t>change</w:t>
      </w:r>
      <w:r w:rsidR="009933C0">
        <w:t xml:space="preserve"> related to the</w:t>
      </w:r>
      <w:r w:rsidR="00903ABA">
        <w:t xml:space="preserve"> </w:t>
      </w:r>
      <w:r w:rsidR="00CD670D">
        <w:t>allocation of transmission costs</w:t>
      </w:r>
      <w:r w:rsidR="009933C0">
        <w:t>.</w:t>
      </w:r>
      <w:r w:rsidR="005F22AD">
        <w:rPr>
          <w:rStyle w:val="FootnoteReference"/>
        </w:rPr>
        <w:footnoteReference w:id="2"/>
      </w:r>
      <w:r w:rsidR="00903ABA">
        <w:t xml:space="preserve"> </w:t>
      </w:r>
      <w:r w:rsidR="00FC49CA">
        <w:t xml:space="preserve">  </w:t>
      </w:r>
    </w:p>
    <w:p w14:paraId="6572517F" w14:textId="006D7A62" w:rsidR="00002DBE" w:rsidRDefault="00312EF6" w:rsidP="00372C3D">
      <w:pPr>
        <w:pStyle w:val="NormalArial"/>
        <w:spacing w:before="120" w:after="120"/>
        <w:ind w:left="720"/>
      </w:pPr>
      <w:r>
        <w:t xml:space="preserve">PGRR132 also </w:t>
      </w:r>
      <w:r w:rsidR="005B74B6">
        <w:t>c</w:t>
      </w:r>
      <w:r>
        <w:t xml:space="preserve">ould significantly </w:t>
      </w:r>
      <w:r w:rsidR="005B74B6">
        <w:t xml:space="preserve">restrict the ability of a Resource owner to amend an SGIA as </w:t>
      </w:r>
      <w:r w:rsidR="00D72F10">
        <w:t xml:space="preserve">expressly </w:t>
      </w:r>
      <w:r w:rsidR="005736DC">
        <w:t>permitted by PUC</w:t>
      </w:r>
      <w:r w:rsidR="007406D5">
        <w:t>T</w:t>
      </w:r>
      <w:r w:rsidR="005736DC">
        <w:t xml:space="preserve"> Substantive Rule </w:t>
      </w:r>
      <w:r w:rsidR="00E927F3">
        <w:rPr>
          <w:rFonts w:cs="Arial"/>
        </w:rPr>
        <w:t>§</w:t>
      </w:r>
      <w:r w:rsidR="005736DC">
        <w:t xml:space="preserve">25.195(c). That </w:t>
      </w:r>
      <w:r w:rsidR="003D2C8B">
        <w:t>subsection provides in relevant part</w:t>
      </w:r>
      <w:r w:rsidR="00641AE3">
        <w:t>:</w:t>
      </w:r>
      <w:r w:rsidR="003D2C8B">
        <w:t xml:space="preserve"> “The SGIA may be modified by mutual agreement of the parties to address specific facts</w:t>
      </w:r>
      <w:r w:rsidR="006E5A11">
        <w:t xml:space="preserve"> presented by a particular </w:t>
      </w:r>
      <w:r w:rsidR="0081152C">
        <w:t>interconnection request provided that the modifications do not frustrate the goal of expeditious, non</w:t>
      </w:r>
      <w:r w:rsidR="00820816">
        <w:t xml:space="preserve">discriminatory interconnection and are not otherwise inconsistent </w:t>
      </w:r>
      <w:r w:rsidR="00295B7F">
        <w:t xml:space="preserve">with the principles underlying the commission-approved SGIA.”  As proposed, PGRR132 could </w:t>
      </w:r>
      <w:r w:rsidR="00B14C0D">
        <w:t xml:space="preserve">significantly limit the current ability of parties to an SGIA to </w:t>
      </w:r>
      <w:r w:rsidR="00535CEB">
        <w:t xml:space="preserve">modify that agreement </w:t>
      </w:r>
      <w:r w:rsidR="001834FB">
        <w:t xml:space="preserve">as permitted by the Commission’s </w:t>
      </w:r>
      <w:r w:rsidR="00E927F3">
        <w:t>current rules</w:t>
      </w:r>
      <w:r w:rsidR="00641AE3">
        <w:t xml:space="preserve"> rather than executing an entirely new SGIA</w:t>
      </w:r>
      <w:r w:rsidR="00E927F3">
        <w:t>.</w:t>
      </w:r>
      <w:r w:rsidR="00D72F10">
        <w:t xml:space="preserve">  </w:t>
      </w:r>
    </w:p>
    <w:p w14:paraId="35E85696" w14:textId="74801483" w:rsidR="00FF5E88" w:rsidRDefault="000E22A0" w:rsidP="00372C3D">
      <w:pPr>
        <w:pStyle w:val="NormalArial"/>
        <w:spacing w:before="120" w:after="120"/>
      </w:pPr>
      <w:r>
        <w:t xml:space="preserve">In summary, </w:t>
      </w:r>
      <w:r w:rsidR="00002DBE">
        <w:t>ROS should reject ERCOT</w:t>
      </w:r>
      <w:r w:rsidR="002B0565">
        <w:t>’s</w:t>
      </w:r>
      <w:r w:rsidR="00002DBE">
        <w:t xml:space="preserve"> request for Urgent status and refer PGRR</w:t>
      </w:r>
      <w:r w:rsidR="006A4B81">
        <w:t>132</w:t>
      </w:r>
      <w:r w:rsidR="00002DBE">
        <w:t xml:space="preserve"> to the Planning Working Group </w:t>
      </w:r>
      <w:r w:rsidR="006A4B81">
        <w:t>(P</w:t>
      </w:r>
      <w:r w:rsidR="00243CD5">
        <w:t>L</w:t>
      </w:r>
      <w:r w:rsidR="006A4B81">
        <w:t xml:space="preserve">WG) </w:t>
      </w:r>
      <w:r w:rsidR="00002DBE">
        <w:t>for thorough evaluation with particular focus on eliminating overly broad application and unintended consequences.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397EC1FE" w14:textId="77777777" w:rsidTr="00366799">
        <w:trPr>
          <w:trHeight w:val="350"/>
        </w:trPr>
        <w:tc>
          <w:tcPr>
            <w:tcW w:w="10440" w:type="dxa"/>
            <w:tcBorders>
              <w:bottom w:val="single" w:sz="4" w:space="0" w:color="auto"/>
            </w:tcBorders>
            <w:shd w:val="clear" w:color="auto" w:fill="FFFFFF"/>
            <w:vAlign w:val="center"/>
          </w:tcPr>
          <w:p w14:paraId="2D4E8CDD" w14:textId="77777777" w:rsidR="00FF5E88" w:rsidRDefault="00FF5E88" w:rsidP="00366799">
            <w:pPr>
              <w:pStyle w:val="Header"/>
              <w:jc w:val="center"/>
            </w:pPr>
            <w:r>
              <w:t>Revised Cover Page Language</w:t>
            </w:r>
          </w:p>
        </w:tc>
      </w:tr>
    </w:tbl>
    <w:p w14:paraId="439C8F28" w14:textId="4A736A3B" w:rsidR="00152993" w:rsidRDefault="00641AE3" w:rsidP="00D03702">
      <w:pPr>
        <w:pStyle w:val="NormalArial"/>
        <w:spacing w:before="120" w:after="120"/>
      </w:pPr>
      <w:r w:rsidRPr="001C0BAE">
        <w:rPr>
          <w:rFonts w:cs="Arial"/>
          <w:bCs/>
          <w:color w:val="000000" w:themeColor="text1"/>
        </w:rPr>
        <w:t xml:space="preserve">None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8A29746" w14:textId="77777777">
        <w:trPr>
          <w:trHeight w:val="350"/>
        </w:trPr>
        <w:tc>
          <w:tcPr>
            <w:tcW w:w="10440" w:type="dxa"/>
            <w:tcBorders>
              <w:bottom w:val="single" w:sz="4" w:space="0" w:color="auto"/>
            </w:tcBorders>
            <w:shd w:val="clear" w:color="auto" w:fill="FFFFFF"/>
            <w:vAlign w:val="center"/>
          </w:tcPr>
          <w:p w14:paraId="682CC586" w14:textId="77777777" w:rsidR="00152993" w:rsidRDefault="00152993">
            <w:pPr>
              <w:pStyle w:val="Header"/>
              <w:jc w:val="center"/>
            </w:pPr>
            <w:r>
              <w:t xml:space="preserve">Revised Proposed </w:t>
            </w:r>
            <w:r w:rsidR="00C158EE">
              <w:t xml:space="preserve">Guide </w:t>
            </w:r>
            <w:r>
              <w:t>Language</w:t>
            </w:r>
          </w:p>
        </w:tc>
      </w:tr>
    </w:tbl>
    <w:p w14:paraId="6FFBFCA3" w14:textId="728F765B" w:rsidR="00152993" w:rsidRPr="001C0BAE" w:rsidRDefault="00D2166A">
      <w:pPr>
        <w:pStyle w:val="BodyText"/>
        <w:rPr>
          <w:rFonts w:ascii="Arial" w:hAnsi="Arial" w:cs="Arial"/>
          <w:bCs/>
          <w:color w:val="000000" w:themeColor="text1"/>
        </w:rPr>
      </w:pPr>
      <w:r w:rsidRPr="001C0BAE">
        <w:rPr>
          <w:rFonts w:ascii="Arial" w:hAnsi="Arial" w:cs="Arial"/>
          <w:bCs/>
          <w:color w:val="000000" w:themeColor="text1"/>
        </w:rPr>
        <w:t xml:space="preserve">None </w:t>
      </w:r>
    </w:p>
    <w:p w14:paraId="3117F17A"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E7687" w14:textId="77777777" w:rsidR="00F3428F" w:rsidRDefault="00F3428F">
      <w:r>
        <w:separator/>
      </w:r>
    </w:p>
  </w:endnote>
  <w:endnote w:type="continuationSeparator" w:id="0">
    <w:p w14:paraId="2C781E9E" w14:textId="77777777" w:rsidR="00F3428F" w:rsidRDefault="00F3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937B" w14:textId="3C272AFE" w:rsidR="003D0994" w:rsidRDefault="00BB67FA" w:rsidP="0074209E">
    <w:pPr>
      <w:pStyle w:val="Footer"/>
      <w:tabs>
        <w:tab w:val="clear" w:pos="4320"/>
        <w:tab w:val="clear" w:pos="8640"/>
        <w:tab w:val="right" w:pos="9360"/>
      </w:tabs>
      <w:rPr>
        <w:rFonts w:ascii="Arial" w:hAnsi="Arial"/>
        <w:sz w:val="18"/>
      </w:rPr>
    </w:pPr>
    <w:r>
      <w:rPr>
        <w:rFonts w:ascii="Arial" w:hAnsi="Arial"/>
        <w:sz w:val="18"/>
      </w:rPr>
      <w:t>132</w:t>
    </w:r>
    <w:r w:rsidR="00170E84">
      <w:rPr>
        <w:rFonts w:ascii="Arial" w:hAnsi="Arial"/>
        <w:sz w:val="18"/>
      </w:rPr>
      <w:t>P</w:t>
    </w:r>
    <w:r w:rsidR="00C158EE">
      <w:rPr>
        <w:rFonts w:ascii="Arial" w:hAnsi="Arial"/>
        <w:sz w:val="18"/>
      </w:rPr>
      <w:t>GRR</w:t>
    </w:r>
    <w:r>
      <w:rPr>
        <w:rFonts w:ascii="Arial" w:hAnsi="Arial"/>
        <w:sz w:val="18"/>
      </w:rPr>
      <w:t>-</w:t>
    </w:r>
    <w:r w:rsidR="00243CD5">
      <w:rPr>
        <w:rFonts w:ascii="Arial" w:hAnsi="Arial"/>
        <w:sz w:val="18"/>
      </w:rPr>
      <w:t>03</w:t>
    </w:r>
    <w:r w:rsidR="00220295">
      <w:rPr>
        <w:rFonts w:ascii="Arial" w:hAnsi="Arial"/>
        <w:sz w:val="18"/>
      </w:rPr>
      <w:t xml:space="preserve"> Pattern Energy Comments 10</w:t>
    </w:r>
    <w:r w:rsidR="00243CD5">
      <w:rPr>
        <w:rFonts w:ascii="Arial" w:hAnsi="Arial"/>
        <w:sz w:val="18"/>
      </w:rPr>
      <w:t>31</w:t>
    </w:r>
    <w:r w:rsidR="00220295">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15FC960" w14:textId="77777777" w:rsidR="00FD08E8" w:rsidRDefault="00FD08E8" w:rsidP="0044254A">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D5E0B" w14:textId="77777777" w:rsidR="00F3428F" w:rsidRDefault="00F3428F">
      <w:r>
        <w:separator/>
      </w:r>
    </w:p>
  </w:footnote>
  <w:footnote w:type="continuationSeparator" w:id="0">
    <w:p w14:paraId="11CD200E" w14:textId="77777777" w:rsidR="00F3428F" w:rsidRDefault="00F3428F">
      <w:r>
        <w:continuationSeparator/>
      </w:r>
    </w:p>
  </w:footnote>
  <w:footnote w:id="1">
    <w:p w14:paraId="73766F2B" w14:textId="7B2785C8" w:rsidR="000E22A0" w:rsidRDefault="000E22A0" w:rsidP="00A24F94">
      <w:pPr>
        <w:pStyle w:val="FootnoteText"/>
        <w:ind w:left="360" w:hanging="360"/>
      </w:pPr>
      <w:r>
        <w:rPr>
          <w:rStyle w:val="FootnoteReference"/>
        </w:rPr>
        <w:footnoteRef/>
      </w:r>
      <w:r>
        <w:t xml:space="preserve"> </w:t>
      </w:r>
      <w:r w:rsidR="005F22AD">
        <w:tab/>
      </w:r>
      <w:r>
        <w:t xml:space="preserve">See PUCT Project No. 58198 Rulemaking to Implement Firming Reliability Requirements for Electric Generating Facilities in the ERCOT Region Under PURA </w:t>
      </w:r>
      <w:r w:rsidR="00B60DAA">
        <w:t xml:space="preserve">§39.1592.  See also </w:t>
      </w:r>
      <w:r w:rsidR="00CB523A">
        <w:t>Utilities Code §39.1592(a)</w:t>
      </w:r>
      <w:r w:rsidR="005F22AD">
        <w:t xml:space="preserve">. </w:t>
      </w:r>
    </w:p>
  </w:footnote>
  <w:footnote w:id="2">
    <w:p w14:paraId="67545377" w14:textId="367F0D19" w:rsidR="005F22AD" w:rsidRDefault="005F22AD" w:rsidP="00B50183">
      <w:pPr>
        <w:pStyle w:val="FootnoteText"/>
        <w:ind w:left="360" w:hanging="360"/>
      </w:pPr>
      <w:r>
        <w:rPr>
          <w:rStyle w:val="FootnoteReference"/>
        </w:rPr>
        <w:footnoteRef/>
      </w:r>
      <w:r>
        <w:t xml:space="preserve"> </w:t>
      </w:r>
      <w:r>
        <w:tab/>
      </w:r>
      <w:r w:rsidRPr="005F22AD">
        <w:t>Act of May 29, 2023, 88</w:t>
      </w:r>
      <w:r w:rsidRPr="005F22AD">
        <w:rPr>
          <w:vertAlign w:val="superscript"/>
        </w:rPr>
        <w:t>th</w:t>
      </w:r>
      <w:r w:rsidRPr="005F22AD">
        <w:t xml:space="preserve"> Leg. R.S., ch. 410 (HB 1500)</w:t>
      </w:r>
      <w:r>
        <w:t>, §</w:t>
      </w:r>
      <w:r w:rsidR="00B50183">
        <w:t xml:space="preserve">49.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A1A8C"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21B94E3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2C1524"/>
    <w:multiLevelType w:val="hybridMultilevel"/>
    <w:tmpl w:val="B62C4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E6754"/>
    <w:multiLevelType w:val="hybridMultilevel"/>
    <w:tmpl w:val="ACD86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F80166"/>
    <w:multiLevelType w:val="hybridMultilevel"/>
    <w:tmpl w:val="0D084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621869"/>
    <w:multiLevelType w:val="hybridMultilevel"/>
    <w:tmpl w:val="4D9A88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B456D4"/>
    <w:multiLevelType w:val="hybridMultilevel"/>
    <w:tmpl w:val="9064F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D2F4840"/>
    <w:multiLevelType w:val="hybridMultilevel"/>
    <w:tmpl w:val="2C3688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9939233">
    <w:abstractNumId w:val="0"/>
  </w:num>
  <w:num w:numId="2" w16cid:durableId="1441682990">
    <w:abstractNumId w:val="6"/>
  </w:num>
  <w:num w:numId="3" w16cid:durableId="1520390275">
    <w:abstractNumId w:val="2"/>
  </w:num>
  <w:num w:numId="4" w16cid:durableId="1728798147">
    <w:abstractNumId w:val="5"/>
  </w:num>
  <w:num w:numId="5" w16cid:durableId="1875073017">
    <w:abstractNumId w:val="4"/>
  </w:num>
  <w:num w:numId="6" w16cid:durableId="1734541795">
    <w:abstractNumId w:val="7"/>
  </w:num>
  <w:num w:numId="7" w16cid:durableId="758721088">
    <w:abstractNumId w:val="3"/>
  </w:num>
  <w:num w:numId="8" w16cid:durableId="20140876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zabeth Morales">
    <w15:presenceInfo w15:providerId="None" w15:userId="Elizabeth Mora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DBE"/>
    <w:rsid w:val="00012122"/>
    <w:rsid w:val="00020C8E"/>
    <w:rsid w:val="00020CE3"/>
    <w:rsid w:val="00037668"/>
    <w:rsid w:val="000466A0"/>
    <w:rsid w:val="00050A2E"/>
    <w:rsid w:val="000653D1"/>
    <w:rsid w:val="0007260A"/>
    <w:rsid w:val="00075A94"/>
    <w:rsid w:val="00087090"/>
    <w:rsid w:val="0008777A"/>
    <w:rsid w:val="000A1C46"/>
    <w:rsid w:val="000A3CE4"/>
    <w:rsid w:val="000A4C87"/>
    <w:rsid w:val="000A50CE"/>
    <w:rsid w:val="000C7639"/>
    <w:rsid w:val="000E22A0"/>
    <w:rsid w:val="000E6148"/>
    <w:rsid w:val="00106180"/>
    <w:rsid w:val="00132855"/>
    <w:rsid w:val="0015079D"/>
    <w:rsid w:val="00152993"/>
    <w:rsid w:val="00170297"/>
    <w:rsid w:val="00170E84"/>
    <w:rsid w:val="00180385"/>
    <w:rsid w:val="001834FB"/>
    <w:rsid w:val="00184DC7"/>
    <w:rsid w:val="001912AC"/>
    <w:rsid w:val="001967ED"/>
    <w:rsid w:val="001A227D"/>
    <w:rsid w:val="001C0BAE"/>
    <w:rsid w:val="001C3A48"/>
    <w:rsid w:val="001C4E10"/>
    <w:rsid w:val="001D142D"/>
    <w:rsid w:val="001D7121"/>
    <w:rsid w:val="001E2032"/>
    <w:rsid w:val="00220295"/>
    <w:rsid w:val="00226733"/>
    <w:rsid w:val="00226855"/>
    <w:rsid w:val="00237F13"/>
    <w:rsid w:val="002407D2"/>
    <w:rsid w:val="00243CD5"/>
    <w:rsid w:val="002771E6"/>
    <w:rsid w:val="00282602"/>
    <w:rsid w:val="0029405E"/>
    <w:rsid w:val="00295B7F"/>
    <w:rsid w:val="002B0565"/>
    <w:rsid w:val="002C43B9"/>
    <w:rsid w:val="002C5621"/>
    <w:rsid w:val="002C7354"/>
    <w:rsid w:val="003010C0"/>
    <w:rsid w:val="00305E5E"/>
    <w:rsid w:val="00312672"/>
    <w:rsid w:val="00312EF6"/>
    <w:rsid w:val="00327E95"/>
    <w:rsid w:val="00332A97"/>
    <w:rsid w:val="003338FB"/>
    <w:rsid w:val="00350C00"/>
    <w:rsid w:val="00366113"/>
    <w:rsid w:val="00366799"/>
    <w:rsid w:val="00372C3D"/>
    <w:rsid w:val="003B1756"/>
    <w:rsid w:val="003C270C"/>
    <w:rsid w:val="003C405A"/>
    <w:rsid w:val="003D0994"/>
    <w:rsid w:val="003D2C8B"/>
    <w:rsid w:val="003D4D3C"/>
    <w:rsid w:val="003E7D74"/>
    <w:rsid w:val="003F7B13"/>
    <w:rsid w:val="003F7EB8"/>
    <w:rsid w:val="0040298E"/>
    <w:rsid w:val="00423824"/>
    <w:rsid w:val="0043567D"/>
    <w:rsid w:val="0044254A"/>
    <w:rsid w:val="004561E6"/>
    <w:rsid w:val="004B7B90"/>
    <w:rsid w:val="004E0102"/>
    <w:rsid w:val="004E2C19"/>
    <w:rsid w:val="004F1F61"/>
    <w:rsid w:val="00517EDA"/>
    <w:rsid w:val="00535CEB"/>
    <w:rsid w:val="005426C1"/>
    <w:rsid w:val="00557711"/>
    <w:rsid w:val="00564EA0"/>
    <w:rsid w:val="005736DC"/>
    <w:rsid w:val="00574DF8"/>
    <w:rsid w:val="005B74B6"/>
    <w:rsid w:val="005D1836"/>
    <w:rsid w:val="005D284C"/>
    <w:rsid w:val="005D488F"/>
    <w:rsid w:val="005F22AD"/>
    <w:rsid w:val="0061011A"/>
    <w:rsid w:val="00617617"/>
    <w:rsid w:val="00633E23"/>
    <w:rsid w:val="00641AE3"/>
    <w:rsid w:val="00657111"/>
    <w:rsid w:val="006647C3"/>
    <w:rsid w:val="00673B94"/>
    <w:rsid w:val="00680AC6"/>
    <w:rsid w:val="006835D8"/>
    <w:rsid w:val="006A16A1"/>
    <w:rsid w:val="006A4B81"/>
    <w:rsid w:val="006B6448"/>
    <w:rsid w:val="006C122B"/>
    <w:rsid w:val="006C316E"/>
    <w:rsid w:val="006D0F7C"/>
    <w:rsid w:val="006E5A11"/>
    <w:rsid w:val="007007F6"/>
    <w:rsid w:val="007269C4"/>
    <w:rsid w:val="00734EAF"/>
    <w:rsid w:val="007406D5"/>
    <w:rsid w:val="0074209E"/>
    <w:rsid w:val="00791621"/>
    <w:rsid w:val="007C3CB6"/>
    <w:rsid w:val="007F2CA8"/>
    <w:rsid w:val="007F700F"/>
    <w:rsid w:val="007F7161"/>
    <w:rsid w:val="0081152C"/>
    <w:rsid w:val="00820816"/>
    <w:rsid w:val="00823E4A"/>
    <w:rsid w:val="0085559E"/>
    <w:rsid w:val="0086706C"/>
    <w:rsid w:val="008673C7"/>
    <w:rsid w:val="00896B1B"/>
    <w:rsid w:val="008E559E"/>
    <w:rsid w:val="00903ABA"/>
    <w:rsid w:val="00914F9C"/>
    <w:rsid w:val="00916080"/>
    <w:rsid w:val="00921A68"/>
    <w:rsid w:val="00960706"/>
    <w:rsid w:val="00972552"/>
    <w:rsid w:val="00981C40"/>
    <w:rsid w:val="009933C0"/>
    <w:rsid w:val="009E602F"/>
    <w:rsid w:val="00A015C4"/>
    <w:rsid w:val="00A15172"/>
    <w:rsid w:val="00A17EC0"/>
    <w:rsid w:val="00A24F94"/>
    <w:rsid w:val="00A41C78"/>
    <w:rsid w:val="00A470CB"/>
    <w:rsid w:val="00A6359E"/>
    <w:rsid w:val="00A83DF8"/>
    <w:rsid w:val="00A92BE4"/>
    <w:rsid w:val="00A96B9F"/>
    <w:rsid w:val="00AA172F"/>
    <w:rsid w:val="00AA3665"/>
    <w:rsid w:val="00AF687F"/>
    <w:rsid w:val="00B0159F"/>
    <w:rsid w:val="00B14C0D"/>
    <w:rsid w:val="00B151C0"/>
    <w:rsid w:val="00B241F7"/>
    <w:rsid w:val="00B50183"/>
    <w:rsid w:val="00B5192A"/>
    <w:rsid w:val="00B60DAA"/>
    <w:rsid w:val="00B845F9"/>
    <w:rsid w:val="00B8725B"/>
    <w:rsid w:val="00BA45E9"/>
    <w:rsid w:val="00BB4495"/>
    <w:rsid w:val="00BB67FA"/>
    <w:rsid w:val="00BC59DA"/>
    <w:rsid w:val="00BE43BF"/>
    <w:rsid w:val="00C0598D"/>
    <w:rsid w:val="00C11956"/>
    <w:rsid w:val="00C13273"/>
    <w:rsid w:val="00C158EE"/>
    <w:rsid w:val="00C15CBD"/>
    <w:rsid w:val="00C179AB"/>
    <w:rsid w:val="00C47449"/>
    <w:rsid w:val="00C543AB"/>
    <w:rsid w:val="00C55E0C"/>
    <w:rsid w:val="00C602E5"/>
    <w:rsid w:val="00C64D90"/>
    <w:rsid w:val="00C748FD"/>
    <w:rsid w:val="00C9276A"/>
    <w:rsid w:val="00C934E6"/>
    <w:rsid w:val="00C93918"/>
    <w:rsid w:val="00C9613C"/>
    <w:rsid w:val="00CB1185"/>
    <w:rsid w:val="00CB523A"/>
    <w:rsid w:val="00CD670D"/>
    <w:rsid w:val="00CE7D18"/>
    <w:rsid w:val="00D03702"/>
    <w:rsid w:val="00D2166A"/>
    <w:rsid w:val="00D24DCF"/>
    <w:rsid w:val="00D37CCE"/>
    <w:rsid w:val="00D4046E"/>
    <w:rsid w:val="00D42C2D"/>
    <w:rsid w:val="00D466A1"/>
    <w:rsid w:val="00D5311F"/>
    <w:rsid w:val="00D72F10"/>
    <w:rsid w:val="00DA68A0"/>
    <w:rsid w:val="00DD4739"/>
    <w:rsid w:val="00DE0AC2"/>
    <w:rsid w:val="00DE3A83"/>
    <w:rsid w:val="00DE5F33"/>
    <w:rsid w:val="00E07B54"/>
    <w:rsid w:val="00E11F78"/>
    <w:rsid w:val="00E54510"/>
    <w:rsid w:val="00E621E1"/>
    <w:rsid w:val="00E72D25"/>
    <w:rsid w:val="00E80132"/>
    <w:rsid w:val="00E85C55"/>
    <w:rsid w:val="00E927F3"/>
    <w:rsid w:val="00EC55B3"/>
    <w:rsid w:val="00ED32DA"/>
    <w:rsid w:val="00ED7778"/>
    <w:rsid w:val="00EE3F80"/>
    <w:rsid w:val="00F038EC"/>
    <w:rsid w:val="00F03908"/>
    <w:rsid w:val="00F3428F"/>
    <w:rsid w:val="00F34323"/>
    <w:rsid w:val="00F831F1"/>
    <w:rsid w:val="00F91696"/>
    <w:rsid w:val="00F96FB2"/>
    <w:rsid w:val="00FB51D8"/>
    <w:rsid w:val="00FC49CA"/>
    <w:rsid w:val="00FD08E8"/>
    <w:rsid w:val="00FE5B3D"/>
    <w:rsid w:val="00FF129A"/>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A64B62"/>
  <w15:chartTrackingRefBased/>
  <w15:docId w15:val="{CF8B3900-8929-43E0-8EB0-7393FA79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0E22A0"/>
    <w:rPr>
      <w:sz w:val="20"/>
      <w:szCs w:val="20"/>
    </w:rPr>
  </w:style>
  <w:style w:type="character" w:customStyle="1" w:styleId="FootnoteTextChar">
    <w:name w:val="Footnote Text Char"/>
    <w:basedOn w:val="DefaultParagraphFont"/>
    <w:link w:val="FootnoteText"/>
    <w:rsid w:val="000E22A0"/>
  </w:style>
  <w:style w:type="character" w:styleId="FootnoteReference">
    <w:name w:val="footnote reference"/>
    <w:rsid w:val="000E22A0"/>
    <w:rPr>
      <w:vertAlign w:val="superscript"/>
    </w:rPr>
  </w:style>
  <w:style w:type="paragraph" w:styleId="Revision">
    <w:name w:val="Revision"/>
    <w:hidden/>
    <w:uiPriority w:val="99"/>
    <w:semiHidden/>
    <w:rsid w:val="003D4D3C"/>
    <w:rPr>
      <w:sz w:val="24"/>
      <w:szCs w:val="24"/>
    </w:rPr>
  </w:style>
  <w:style w:type="character" w:styleId="UnresolvedMention">
    <w:name w:val="Unresolved Mention"/>
    <w:basedOn w:val="DefaultParagraphFont"/>
    <w:uiPriority w:val="99"/>
    <w:semiHidden/>
    <w:unhideWhenUsed/>
    <w:rsid w:val="00F34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2"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t.Patrick@patternenerg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751B6-0BFD-497F-BD02-91C7C7D7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999</Words>
  <Characters>6086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Elizabeth Morales</cp:lastModifiedBy>
  <cp:revision>4</cp:revision>
  <cp:lastPrinted>2001-06-20T16:28:00Z</cp:lastPrinted>
  <dcterms:created xsi:type="dcterms:W3CDTF">2025-10-31T16:01:00Z</dcterms:created>
  <dcterms:modified xsi:type="dcterms:W3CDTF">2025-10-31T16:04:00Z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2025-10-29T14:21:08Z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5173d2ba-3842-4c61-9e40-0f5a615376ea</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